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8F5" w:rsidRDefault="002B1902"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-390525</wp:posOffset>
            </wp:positionV>
            <wp:extent cx="1119505" cy="1066800"/>
            <wp:effectExtent l="19050" t="0" r="444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066800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05B"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8pt;margin-top:-24pt;width:280.2pt;height:81pt;z-index:-251658240;mso-position-horizontal-relative:text;mso-position-vertical-relative:text" strokecolor="#963" strokeweight="2.5pt">
            <v:shadow color="#868686"/>
            <v:textbox style="mso-next-textbox:#_x0000_s1027">
              <w:txbxContent>
                <w:p w:rsidR="008318F5" w:rsidRPr="001A5D28" w:rsidRDefault="008318F5" w:rsidP="004518D6">
                  <w:pPr>
                    <w:spacing w:line="240" w:lineRule="auto"/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>
                    <w:rPr>
                      <w:b/>
                      <w:bCs/>
                      <w:sz w:val="48"/>
                      <w:szCs w:val="48"/>
                    </w:rPr>
                    <w:t xml:space="preserve">Retailer </w:t>
                  </w:r>
                </w:p>
                <w:p w:rsidR="008318F5" w:rsidRPr="00803482" w:rsidRDefault="008318F5" w:rsidP="004518D6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44"/>
                      <w:szCs w:val="44"/>
                    </w:rPr>
                    <w:t>Outcome Journal</w:t>
                  </w:r>
                </w:p>
                <w:p w:rsidR="008318F5" w:rsidRPr="0073539D" w:rsidRDefault="008318F5" w:rsidP="004518D6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</w:p>
              </w:txbxContent>
            </v:textbox>
          </v:shape>
        </w:pict>
      </w:r>
    </w:p>
    <w:p w:rsidR="008318F5" w:rsidRDefault="008318F5"/>
    <w:p w:rsidR="008318F5" w:rsidRDefault="008318F5"/>
    <w:p w:rsidR="008318F5" w:rsidRDefault="0075205B" w:rsidP="004518D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tbl>
      <w:tblPr>
        <w:tblpPr w:leftFromText="180" w:rightFromText="180" w:vertAnchor="text" w:horzAnchor="margin" w:tblpY="27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5590"/>
      </w:tblGrid>
      <w:tr w:rsidR="008318F5" w:rsidRPr="001C69D2" w:rsidTr="004518D6">
        <w:tc>
          <w:tcPr>
            <w:tcW w:w="3652" w:type="dxa"/>
          </w:tcPr>
          <w:p w:rsidR="008318F5" w:rsidRPr="001C69D2" w:rsidRDefault="008318F5" w:rsidP="00957E2F">
            <w:pPr>
              <w:spacing w:after="0" w:line="360" w:lineRule="auto"/>
            </w:pPr>
            <w:r w:rsidRPr="001C69D2">
              <w:t>Date of journal (DD/MM/YYYY):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 xml:space="preserve">             /              /</w:t>
            </w:r>
          </w:p>
        </w:tc>
      </w:tr>
      <w:tr w:rsidR="008318F5" w:rsidRPr="001C69D2" w:rsidTr="004518D6">
        <w:tc>
          <w:tcPr>
            <w:tcW w:w="3652" w:type="dxa"/>
          </w:tcPr>
          <w:p w:rsidR="008318F5" w:rsidRPr="001C69D2" w:rsidRDefault="008318F5" w:rsidP="002847C9">
            <w:pPr>
              <w:spacing w:after="0" w:line="360" w:lineRule="auto"/>
            </w:pPr>
            <w:r w:rsidRPr="001C69D2">
              <w:t>Name project officer: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>Amosse</w:t>
            </w:r>
          </w:p>
        </w:tc>
      </w:tr>
      <w:tr w:rsidR="008318F5" w:rsidRPr="001C69D2" w:rsidTr="004518D6">
        <w:tc>
          <w:tcPr>
            <w:tcW w:w="3652" w:type="dxa"/>
          </w:tcPr>
          <w:p w:rsidR="008318F5" w:rsidRPr="001C69D2" w:rsidRDefault="008318F5" w:rsidP="004518D6">
            <w:pPr>
              <w:spacing w:after="0" w:line="360" w:lineRule="auto"/>
            </w:pPr>
            <w:r w:rsidRPr="001C69D2">
              <w:t>Retailer name:</w:t>
            </w:r>
          </w:p>
        </w:tc>
        <w:tc>
          <w:tcPr>
            <w:tcW w:w="5590" w:type="dxa"/>
          </w:tcPr>
          <w:p w:rsidR="008318F5" w:rsidRPr="001C69D2" w:rsidRDefault="008318F5" w:rsidP="004518D6">
            <w:pPr>
              <w:spacing w:after="0" w:line="360" w:lineRule="auto"/>
            </w:pPr>
          </w:p>
        </w:tc>
      </w:tr>
    </w:tbl>
    <w:p w:rsidR="008318F5" w:rsidRDefault="008318F5" w:rsidP="00F44702">
      <w:pPr>
        <w:spacing w:after="0"/>
      </w:pPr>
    </w:p>
    <w:p w:rsidR="00534169" w:rsidRPr="002A15F5" w:rsidRDefault="00534169" w:rsidP="00534169">
      <w:pPr>
        <w:spacing w:after="0"/>
        <w:rPr>
          <w:i/>
        </w:rPr>
      </w:pPr>
      <w:r w:rsidRPr="002A15F5">
        <w:rPr>
          <w:b/>
          <w:i/>
        </w:rPr>
        <w:t>INSTRUCTIONS</w:t>
      </w:r>
      <w:r w:rsidRPr="002A15F5">
        <w:rPr>
          <w:i/>
        </w:rPr>
        <w:t xml:space="preserve">: The aim of this outcome journal is to monitor changes </w:t>
      </w:r>
      <w:r>
        <w:rPr>
          <w:i/>
        </w:rPr>
        <w:t>of the</w:t>
      </w:r>
      <w:r w:rsidRPr="002A15F5">
        <w:rPr>
          <w:i/>
        </w:rPr>
        <w:t xml:space="preserve"> </w:t>
      </w:r>
      <w:r>
        <w:rPr>
          <w:i/>
        </w:rPr>
        <w:t>retailer</w:t>
      </w:r>
      <w:r w:rsidRPr="002A15F5">
        <w:rPr>
          <w:i/>
        </w:rPr>
        <w:t xml:space="preserve">. These changes are </w:t>
      </w:r>
      <w:r w:rsidRPr="002A15F5">
        <w:rPr>
          <w:i/>
          <w:u w:val="single"/>
        </w:rPr>
        <w:t xml:space="preserve">your observations. </w:t>
      </w:r>
      <w:r w:rsidRPr="002A15F5">
        <w:rPr>
          <w:i/>
        </w:rPr>
        <w:t xml:space="preserve"> Hence, this tool should be used as guidance to structure your observations. DO NOT use the tool as interview</w:t>
      </w:r>
      <w:r>
        <w:rPr>
          <w:i/>
        </w:rPr>
        <w:t xml:space="preserve"> questions</w:t>
      </w:r>
      <w:r w:rsidRPr="002A15F5">
        <w:rPr>
          <w:i/>
        </w:rPr>
        <w:t xml:space="preserve">.  Instead, fill in for each question (change) below if you observed the change over the last month. In case you don’t know, you can ask </w:t>
      </w:r>
      <w:r>
        <w:rPr>
          <w:i/>
        </w:rPr>
        <w:t xml:space="preserve">the retailer </w:t>
      </w:r>
      <w:r w:rsidRPr="002A15F5">
        <w:rPr>
          <w:i/>
        </w:rPr>
        <w:t xml:space="preserve">about </w:t>
      </w:r>
      <w:r>
        <w:rPr>
          <w:i/>
        </w:rPr>
        <w:t xml:space="preserve">his/her </w:t>
      </w:r>
      <w:r w:rsidRPr="002A15F5">
        <w:rPr>
          <w:i/>
        </w:rPr>
        <w:t xml:space="preserve">activities of that month.  </w:t>
      </w:r>
    </w:p>
    <w:p w:rsidR="00534169" w:rsidRPr="002A15F5" w:rsidRDefault="00534169" w:rsidP="00534169">
      <w:pPr>
        <w:spacing w:after="0"/>
        <w:rPr>
          <w:i/>
        </w:rPr>
      </w:pPr>
    </w:p>
    <w:p w:rsidR="00534169" w:rsidRPr="002A15F5" w:rsidRDefault="00534169" w:rsidP="00534169">
      <w:pPr>
        <w:spacing w:after="0"/>
      </w:pPr>
      <w:r w:rsidRPr="002A15F5">
        <w:t>Did the following changes occur</w:t>
      </w:r>
      <w:r>
        <w:t xml:space="preserve"> </w:t>
      </w:r>
      <w:r>
        <w:rPr>
          <w:rStyle w:val="longtext"/>
          <w:rFonts w:cs="Calibri"/>
          <w:color w:val="000000"/>
          <w:sz w:val="24"/>
          <w:szCs w:val="24"/>
          <w:shd w:val="clear" w:color="auto" w:fill="FFFFFF"/>
        </w:rPr>
        <w:t>since your last journal entry</w:t>
      </w:r>
      <w:r w:rsidRPr="002A15F5">
        <w:t>? (</w:t>
      </w:r>
      <w:r w:rsidRPr="002A15F5">
        <w:rPr>
          <w:i/>
        </w:rPr>
        <w:t>Use code)</w:t>
      </w:r>
      <w:r w:rsidRPr="002A15F5">
        <w:t xml:space="preserve"> </w:t>
      </w:r>
    </w:p>
    <w:p w:rsidR="00534169" w:rsidRPr="00EE45D8" w:rsidRDefault="00534169" w:rsidP="00534169">
      <w:pPr>
        <w:spacing w:after="0"/>
        <w:rPr>
          <w:i/>
          <w:sz w:val="24"/>
        </w:rPr>
      </w:pPr>
      <w:r w:rsidRPr="002A15F5">
        <w:rPr>
          <w:i/>
        </w:rPr>
        <w:t>If YES, continue with follow-up questions on the next page</w:t>
      </w:r>
      <w:r w:rsidRPr="00EE45D8">
        <w:rPr>
          <w:i/>
          <w:sz w:val="24"/>
        </w:rPr>
        <w:t>.</w:t>
      </w:r>
    </w:p>
    <w:p w:rsidR="008318F5" w:rsidRDefault="008318F5" w:rsidP="00F4470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046"/>
        <w:gridCol w:w="1196"/>
      </w:tblGrid>
      <w:tr w:rsidR="008318F5" w:rsidRPr="001C69D2" w:rsidTr="001C69D2">
        <w:tc>
          <w:tcPr>
            <w:tcW w:w="8046" w:type="dxa"/>
          </w:tcPr>
          <w:p w:rsidR="008318F5" w:rsidRPr="001C69D2" w:rsidRDefault="00534169" w:rsidP="001C69D2">
            <w:pPr>
              <w:spacing w:after="0"/>
              <w:rPr>
                <w:b/>
              </w:rPr>
            </w:pPr>
            <w:r>
              <w:rPr>
                <w:b/>
                <w:sz w:val="24"/>
              </w:rPr>
              <w:t>Change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/>
            </w:pPr>
            <w:r w:rsidRPr="001C69D2">
              <w:t>NO = 0; YES=1</w:t>
            </w: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Did the retailer </w:t>
            </w:r>
            <w:commentRangeStart w:id="0"/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exchange information </w:t>
            </w:r>
            <w:commentRangeEnd w:id="0"/>
            <w:r w:rsidR="00C812A6">
              <w:rPr>
                <w:rStyle w:val="CommentReference"/>
              </w:rPr>
              <w:commentReference w:id="0"/>
            </w: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w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ith </w:t>
            </w:r>
            <w:proofErr w:type="spellStart"/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paravets</w:t>
            </w:r>
            <w:proofErr w:type="spellEnd"/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 since your last journal entry</w:t>
            </w: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? (G2) 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1C69D2">
              <w:rPr>
                <w:sz w:val="24"/>
              </w:rPr>
              <w:t xml:space="preserve">Did the retailer </w:t>
            </w:r>
            <w:r>
              <w:rPr>
                <w:sz w:val="24"/>
              </w:rPr>
              <w:t>seek</w:t>
            </w:r>
            <w:r w:rsidRPr="001C69D2">
              <w:rPr>
                <w:sz w:val="24"/>
              </w:rPr>
              <w:t xml:space="preserve"> any feedback from the paravets about his/her services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sz w:val="24"/>
              </w:rPr>
              <w:t>? (G3)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360" w:lineRule="auto"/>
            </w:pPr>
            <w:r w:rsidRPr="001C69D2">
              <w:rPr>
                <w:sz w:val="24"/>
              </w:rPr>
              <w:t xml:space="preserve">Did the retailer engage in any new service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sz w:val="24"/>
              </w:rPr>
              <w:t>? (A1)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360" w:lineRule="auto"/>
            </w:pPr>
          </w:p>
        </w:tc>
      </w:tr>
      <w:tr w:rsidR="008318F5" w:rsidRPr="001C69D2" w:rsidTr="001C69D2"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C69D2"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 xml:space="preserve">Did women become involved in any kind of service provision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rPr>
                <w:rFonts w:cs="Calibri"/>
                <w:sz w:val="24"/>
                <w:szCs w:val="24"/>
              </w:rPr>
              <w:t>? (A3)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8318F5" w:rsidRPr="001C69D2" w:rsidTr="001C69D2">
        <w:trPr>
          <w:trHeight w:val="487"/>
        </w:trPr>
        <w:tc>
          <w:tcPr>
            <w:tcW w:w="8046" w:type="dxa"/>
          </w:tcPr>
          <w:p w:rsidR="008318F5" w:rsidRPr="001C69D2" w:rsidRDefault="008318F5" w:rsidP="001C69D2">
            <w:pPr>
              <w:pStyle w:val="ListParagraph"/>
              <w:numPr>
                <w:ilvl w:val="0"/>
                <w:numId w:val="1"/>
              </w:numPr>
              <w:spacing w:after="0"/>
            </w:pPr>
            <w:r w:rsidRPr="001C69D2">
              <w:t xml:space="preserve">Did any other </w:t>
            </w:r>
            <w:r>
              <w:t>c</w:t>
            </w:r>
            <w:r w:rsidRPr="001C69D2">
              <w:t xml:space="preserve">hange of the retailer occur </w:t>
            </w:r>
            <w:r>
              <w:rPr>
                <w:rStyle w:val="longtext"/>
                <w:rFonts w:cs="Calibri"/>
                <w:color w:val="000000"/>
                <w:sz w:val="24"/>
                <w:szCs w:val="24"/>
                <w:shd w:val="clear" w:color="auto" w:fill="FFFFFF"/>
              </w:rPr>
              <w:t>since your last journal entry</w:t>
            </w:r>
            <w:r w:rsidRPr="001C69D2">
              <w:t>?</w:t>
            </w:r>
          </w:p>
        </w:tc>
        <w:tc>
          <w:tcPr>
            <w:tcW w:w="1196" w:type="dxa"/>
          </w:tcPr>
          <w:p w:rsidR="008318F5" w:rsidRPr="001C69D2" w:rsidRDefault="008318F5" w:rsidP="001C69D2">
            <w:pPr>
              <w:spacing w:after="0"/>
            </w:pPr>
          </w:p>
        </w:tc>
      </w:tr>
    </w:tbl>
    <w:p w:rsidR="008318F5" w:rsidRDefault="008318F5" w:rsidP="00273E82">
      <w:pPr>
        <w:spacing w:after="0" w:line="360" w:lineRule="auto"/>
        <w:rPr>
          <w:ins w:id="1" w:author="rev1" w:date="2011-10-25T11:57:00Z"/>
        </w:rPr>
      </w:pPr>
    </w:p>
    <w:p w:rsidR="00D73243" w:rsidRDefault="00D73243" w:rsidP="00273E82">
      <w:pPr>
        <w:spacing w:after="0" w:line="360" w:lineRule="auto"/>
      </w:pPr>
      <w:ins w:id="2" w:author="rev1" w:date="2011-10-25T11:57:00Z">
        <w:r>
          <w:t>Do these guys also attend IP meetings?? Do you also want to know if they had to act on decisions ta</w:t>
        </w:r>
      </w:ins>
      <w:ins w:id="3" w:author="rev1" w:date="2011-10-25T11:58:00Z">
        <w:r>
          <w:t>k</w:t>
        </w:r>
      </w:ins>
      <w:ins w:id="4" w:author="rev1" w:date="2011-10-25T11:57:00Z">
        <w:r>
          <w:t>en at IP and if they did</w:t>
        </w:r>
        <w:proofErr w:type="gramStart"/>
        <w:r>
          <w:t>..</w:t>
        </w:r>
      </w:ins>
      <w:ins w:id="5" w:author="rev1" w:date="2011-10-25T11:58:00Z">
        <w:r>
          <w:t>are</w:t>
        </w:r>
        <w:proofErr w:type="gramEnd"/>
        <w:r>
          <w:t xml:space="preserve"> they able to meet the demand of </w:t>
        </w:r>
        <w:proofErr w:type="spellStart"/>
        <w:r>
          <w:t>paravets</w:t>
        </w:r>
        <w:proofErr w:type="spellEnd"/>
        <w:r>
          <w:t xml:space="preserve"> with regard to </w:t>
        </w:r>
        <w:r>
          <w:t>provision</w:t>
        </w:r>
        <w:r>
          <w:t xml:space="preserve"> of drugs </w:t>
        </w:r>
        <w:r>
          <w:t>–</w:t>
        </w:r>
        <w:r>
          <w:t xml:space="preserve"> timely and in quantities required.. </w:t>
        </w:r>
        <w:proofErr w:type="gramStart"/>
        <w:r>
          <w:t>what</w:t>
        </w:r>
        <w:proofErr w:type="gramEnd"/>
        <w:r>
          <w:t xml:space="preserve"> challenges do they face?</w:t>
        </w:r>
      </w:ins>
      <w:ins w:id="6" w:author="rev1" w:date="2011-10-25T11:59:00Z">
        <w:r w:rsidR="004448EB">
          <w:t xml:space="preserve"> Do they have adequate capacities or are there any gaps they identify??</w:t>
        </w:r>
      </w:ins>
    </w:p>
    <w:p w:rsidR="008318F5" w:rsidRDefault="008318F5">
      <w:r>
        <w:br w:type="page"/>
      </w:r>
    </w:p>
    <w:p w:rsidR="008318F5" w:rsidRDefault="008318F5" w:rsidP="00197405">
      <w:pPr>
        <w:spacing w:after="0"/>
        <w:rPr>
          <w:b/>
          <w:sz w:val="28"/>
        </w:rPr>
      </w:pPr>
      <w:r w:rsidRPr="004F2710">
        <w:rPr>
          <w:b/>
          <w:sz w:val="28"/>
        </w:rPr>
        <w:lastRenderedPageBreak/>
        <w:t>Follow-up questions</w:t>
      </w:r>
    </w:p>
    <w:p w:rsidR="00534169" w:rsidRPr="002A15F5" w:rsidRDefault="00534169" w:rsidP="00534169">
      <w:pPr>
        <w:spacing w:after="0"/>
        <w:rPr>
          <w:i/>
          <w:sz w:val="24"/>
          <w:szCs w:val="24"/>
        </w:rPr>
      </w:pPr>
      <w:r w:rsidRPr="002A15F5">
        <w:rPr>
          <w:b/>
          <w:i/>
          <w:sz w:val="24"/>
          <w:szCs w:val="24"/>
        </w:rPr>
        <w:t>INSTRUCTIONS</w:t>
      </w:r>
      <w:r w:rsidRPr="002A15F5">
        <w:rPr>
          <w:i/>
          <w:sz w:val="24"/>
          <w:szCs w:val="24"/>
        </w:rPr>
        <w:t xml:space="preserve">: The aim of this outcome journal is to monitor changes </w:t>
      </w:r>
      <w:r>
        <w:rPr>
          <w:i/>
          <w:sz w:val="24"/>
          <w:szCs w:val="24"/>
        </w:rPr>
        <w:t xml:space="preserve">of the retailer on the basis of </w:t>
      </w:r>
      <w:r w:rsidRPr="002A15F5">
        <w:rPr>
          <w:i/>
          <w:sz w:val="24"/>
          <w:szCs w:val="24"/>
        </w:rPr>
        <w:t xml:space="preserve">your observations. Please write down </w:t>
      </w:r>
      <w:r w:rsidRPr="002A15F5">
        <w:rPr>
          <w:i/>
          <w:sz w:val="24"/>
          <w:szCs w:val="24"/>
          <w:u w:val="single"/>
        </w:rPr>
        <w:t>in your own words what you observed</w:t>
      </w:r>
      <w:r>
        <w:rPr>
          <w:i/>
          <w:sz w:val="24"/>
          <w:szCs w:val="24"/>
          <w:u w:val="single"/>
        </w:rPr>
        <w:t>, saw or heard</w:t>
      </w:r>
      <w:r w:rsidRPr="002A15F5">
        <w:rPr>
          <w:i/>
          <w:sz w:val="24"/>
          <w:szCs w:val="24"/>
        </w:rPr>
        <w:t xml:space="preserve">. Use the questions below as guidance, but </w:t>
      </w:r>
      <w:r>
        <w:rPr>
          <w:i/>
          <w:sz w:val="24"/>
          <w:szCs w:val="24"/>
        </w:rPr>
        <w:t>DO NOT</w:t>
      </w:r>
      <w:r w:rsidRPr="002A15F5">
        <w:rPr>
          <w:i/>
          <w:sz w:val="24"/>
          <w:szCs w:val="24"/>
        </w:rPr>
        <w:t xml:space="preserve"> use them as</w:t>
      </w:r>
      <w:r>
        <w:rPr>
          <w:i/>
          <w:sz w:val="24"/>
          <w:szCs w:val="24"/>
        </w:rPr>
        <w:t xml:space="preserve"> formal</w:t>
      </w:r>
      <w:r w:rsidRPr="002A15F5">
        <w:rPr>
          <w:i/>
          <w:sz w:val="24"/>
          <w:szCs w:val="24"/>
        </w:rPr>
        <w:t xml:space="preserve"> interview questions to the </w:t>
      </w:r>
      <w:r>
        <w:rPr>
          <w:i/>
          <w:sz w:val="24"/>
          <w:szCs w:val="24"/>
        </w:rPr>
        <w:t>retailer, but you can ask the retailer for additional explanation if you don’t know</w:t>
      </w:r>
      <w:r w:rsidRPr="002A15F5">
        <w:rPr>
          <w:i/>
          <w:sz w:val="24"/>
          <w:szCs w:val="24"/>
        </w:rPr>
        <w:t xml:space="preserve">. </w:t>
      </w:r>
      <w:r>
        <w:rPr>
          <w:i/>
          <w:sz w:val="24"/>
          <w:szCs w:val="24"/>
        </w:rPr>
        <w:t xml:space="preserve">Write down all information that you think is relevant, even though it might not be explicitly asked in the guidance-questions. </w:t>
      </w:r>
    </w:p>
    <w:p w:rsidR="008318F5" w:rsidRPr="004F2710" w:rsidRDefault="008318F5" w:rsidP="00197405">
      <w:pPr>
        <w:spacing w:after="0"/>
        <w:rPr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8318F5" w:rsidRPr="001C69D2" w:rsidTr="007C4054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Information exchange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What information was exchanged?</w:t>
            </w:r>
            <w:ins w:id="7" w:author="rev1" w:date="2011-10-25T11:59:00Z">
              <w:r w:rsidR="00090B61">
                <w:t xml:space="preserve"> And with whom and why? Did the receiver request information or did the retailers take the initiative to provide??</w:t>
              </w:r>
            </w:ins>
          </w:p>
          <w:p w:rsidR="008318F5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When was it exchanged?</w:t>
            </w:r>
          </w:p>
          <w:p w:rsidR="008318F5" w:rsidRPr="001C69D2" w:rsidRDefault="008318F5" w:rsidP="0082388A">
            <w:pPr>
              <w:pStyle w:val="ListParagraph"/>
              <w:numPr>
                <w:ilvl w:val="0"/>
                <w:numId w:val="7"/>
              </w:numPr>
              <w:spacing w:after="0"/>
            </w:pPr>
            <w:r>
              <w:t>How was it exchanged? (e.g. cell phone, meeting in person)</w:t>
            </w:r>
          </w:p>
        </w:tc>
      </w:tr>
      <w:tr w:rsidR="008318F5" w:rsidRPr="001C69D2" w:rsidTr="00534169">
        <w:trPr>
          <w:trHeight w:val="3060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D74E7E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Feedback</w:t>
            </w:r>
            <w:ins w:id="8" w:author="rev1" w:date="2011-10-25T12:00:00Z">
              <w:r w:rsidR="00ED0DD4">
                <w:t xml:space="preserve"> about service quality???</w:t>
              </w:r>
            </w:ins>
          </w:p>
          <w:p w:rsidR="008318F5" w:rsidRPr="002732DA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gave the</w:t>
            </w:r>
            <w:r w:rsidRPr="002732DA">
              <w:rPr>
                <w:sz w:val="24"/>
                <w:szCs w:val="24"/>
              </w:rPr>
              <w:t xml:space="preserve"> feedback?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rPr>
                <w:sz w:val="24"/>
                <w:szCs w:val="24"/>
              </w:rPr>
              <w:t xml:space="preserve">What was the feedback about? </w:t>
            </w:r>
          </w:p>
          <w:p w:rsidR="008318F5" w:rsidRPr="0082388A" w:rsidRDefault="008318F5" w:rsidP="0082388A">
            <w:pPr>
              <w:pStyle w:val="ListParagraph"/>
              <w:numPr>
                <w:ilvl w:val="0"/>
                <w:numId w:val="6"/>
              </w:numPr>
              <w:spacing w:after="0"/>
              <w:rPr>
                <w:sz w:val="24"/>
                <w:szCs w:val="24"/>
              </w:rPr>
            </w:pPr>
            <w:r w:rsidRPr="002732DA">
              <w:t xml:space="preserve">Was </w:t>
            </w:r>
            <w:r>
              <w:t>the feedback</w:t>
            </w:r>
            <w:r w:rsidRPr="002732DA">
              <w:t xml:space="preserve"> positive or negative?</w:t>
            </w:r>
            <w:r>
              <w:t xml:space="preserve"> (explain)</w:t>
            </w:r>
          </w:p>
        </w:tc>
      </w:tr>
      <w:tr w:rsidR="008318F5" w:rsidRPr="001C69D2" w:rsidTr="00534169">
        <w:trPr>
          <w:trHeight w:val="3823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</w:tbl>
    <w:p w:rsidR="00534169" w:rsidRDefault="00534169"/>
    <w:p w:rsidR="00534169" w:rsidRDefault="00534169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242"/>
      </w:tblGrid>
      <w:tr w:rsidR="008318F5" w:rsidRPr="001C69D2" w:rsidTr="00706F45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lastRenderedPageBreak/>
              <w:t>New service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What new service did the retailer engage in?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Why did the retailer engage in this new service?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8"/>
              </w:numPr>
              <w:spacing w:after="0"/>
            </w:pPr>
            <w:r>
              <w:t>How did the retailer set up the new service?</w:t>
            </w:r>
          </w:p>
          <w:p w:rsidR="008318F5" w:rsidRPr="001C69D2" w:rsidRDefault="008318F5" w:rsidP="00337974">
            <w:pPr>
              <w:spacing w:after="0" w:line="240" w:lineRule="auto"/>
            </w:pPr>
          </w:p>
        </w:tc>
      </w:tr>
      <w:tr w:rsidR="008318F5" w:rsidRPr="001C69D2" w:rsidTr="0082388A">
        <w:trPr>
          <w:trHeight w:val="2582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D6182C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Women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In what service provision did the women involve?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How did they get into the service provision?</w:t>
            </w:r>
          </w:p>
          <w:p w:rsidR="008318F5" w:rsidRDefault="008318F5" w:rsidP="0082388A">
            <w:pPr>
              <w:pStyle w:val="ListParagraph"/>
              <w:numPr>
                <w:ilvl w:val="0"/>
                <w:numId w:val="9"/>
              </w:numPr>
              <w:spacing w:after="0"/>
            </w:pPr>
            <w:r>
              <w:t>Why did they get into the service provision?</w:t>
            </w:r>
          </w:p>
          <w:p w:rsidR="008318F5" w:rsidRPr="001C69D2" w:rsidRDefault="008318F5" w:rsidP="00337974">
            <w:pPr>
              <w:spacing w:after="0" w:line="240" w:lineRule="auto"/>
            </w:pPr>
          </w:p>
        </w:tc>
      </w:tr>
      <w:tr w:rsidR="008318F5" w:rsidRPr="001C69D2" w:rsidTr="0082388A">
        <w:trPr>
          <w:trHeight w:val="2942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  <w:tr w:rsidR="008318F5" w:rsidRPr="001C69D2" w:rsidTr="00A75013">
        <w:trPr>
          <w:trHeight w:val="450"/>
        </w:trPr>
        <w:tc>
          <w:tcPr>
            <w:tcW w:w="9242" w:type="dxa"/>
          </w:tcPr>
          <w:p w:rsidR="008318F5" w:rsidRDefault="008318F5" w:rsidP="0082388A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Other change</w:t>
            </w:r>
          </w:p>
          <w:p w:rsidR="008318F5" w:rsidRPr="001C69D2" w:rsidRDefault="008318F5" w:rsidP="0082388A">
            <w:pPr>
              <w:pStyle w:val="ListParagraph"/>
              <w:numPr>
                <w:ilvl w:val="0"/>
                <w:numId w:val="10"/>
              </w:numPr>
              <w:spacing w:after="0"/>
            </w:pPr>
            <w:r>
              <w:t xml:space="preserve">What was the change? </w:t>
            </w:r>
            <w:r>
              <w:rPr>
                <w:i/>
              </w:rPr>
              <w:t>(please describe)</w:t>
            </w:r>
          </w:p>
        </w:tc>
      </w:tr>
      <w:tr w:rsidR="008318F5" w:rsidRPr="001C69D2" w:rsidTr="00534169">
        <w:trPr>
          <w:trHeight w:val="3659"/>
        </w:trPr>
        <w:tc>
          <w:tcPr>
            <w:tcW w:w="9242" w:type="dxa"/>
          </w:tcPr>
          <w:p w:rsidR="008318F5" w:rsidRPr="001C69D2" w:rsidRDefault="008318F5" w:rsidP="00337974">
            <w:pPr>
              <w:spacing w:after="0" w:line="240" w:lineRule="auto"/>
            </w:pPr>
            <w:r w:rsidRPr="001C69D2">
              <w:t>Description of the change:</w:t>
            </w:r>
          </w:p>
        </w:tc>
      </w:tr>
    </w:tbl>
    <w:p w:rsidR="008318F5" w:rsidRDefault="008318F5" w:rsidP="00197405">
      <w:pPr>
        <w:spacing w:after="0"/>
      </w:pPr>
    </w:p>
    <w:sectPr w:rsidR="008318F5" w:rsidSect="00C7307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rev1" w:date="2011-10-25T11:57:00Z" w:initials="r">
    <w:p w:rsidR="00C812A6" w:rsidRDefault="00C812A6">
      <w:pPr>
        <w:pStyle w:val="CommentText"/>
      </w:pPr>
      <w:r>
        <w:rPr>
          <w:rStyle w:val="CommentReference"/>
        </w:rPr>
        <w:annotationRef/>
      </w:r>
      <w:r>
        <w:t>Regarding what</w:t>
      </w:r>
      <w:proofErr w:type="gramStart"/>
      <w:r>
        <w:t>?/</w:t>
      </w:r>
      <w:proofErr w:type="gramEnd"/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BEE" w:rsidRDefault="00992BEE" w:rsidP="00197405">
      <w:pPr>
        <w:spacing w:after="0" w:line="240" w:lineRule="auto"/>
      </w:pPr>
      <w:r>
        <w:separator/>
      </w:r>
    </w:p>
  </w:endnote>
  <w:endnote w:type="continuationSeparator" w:id="0">
    <w:p w:rsidR="00992BEE" w:rsidRDefault="00992BEE" w:rsidP="00197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8F5" w:rsidRDefault="0075205B">
    <w:pPr>
      <w:pStyle w:val="Footer"/>
      <w:jc w:val="right"/>
    </w:pPr>
    <w:fldSimple w:instr=" PAGE   \* MERGEFORMAT ">
      <w:r w:rsidR="00ED0DD4">
        <w:rPr>
          <w:noProof/>
        </w:rPr>
        <w:t>2</w:t>
      </w:r>
    </w:fldSimple>
  </w:p>
  <w:p w:rsidR="008318F5" w:rsidRDefault="008318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BEE" w:rsidRDefault="00992BEE" w:rsidP="00197405">
      <w:pPr>
        <w:spacing w:after="0" w:line="240" w:lineRule="auto"/>
      </w:pPr>
      <w:r>
        <w:separator/>
      </w:r>
    </w:p>
  </w:footnote>
  <w:footnote w:type="continuationSeparator" w:id="0">
    <w:p w:rsidR="00992BEE" w:rsidRDefault="00992BEE" w:rsidP="001974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39E3"/>
    <w:multiLevelType w:val="hybridMultilevel"/>
    <w:tmpl w:val="ECD40E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E54747"/>
    <w:multiLevelType w:val="hybridMultilevel"/>
    <w:tmpl w:val="4EE40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FA511F"/>
    <w:multiLevelType w:val="hybridMultilevel"/>
    <w:tmpl w:val="8D5433FC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3EF6EF5"/>
    <w:multiLevelType w:val="hybridMultilevel"/>
    <w:tmpl w:val="07BC185A"/>
    <w:lvl w:ilvl="0" w:tplc="F642DA86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4424805"/>
    <w:multiLevelType w:val="hybridMultilevel"/>
    <w:tmpl w:val="328A46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093434"/>
    <w:multiLevelType w:val="hybridMultilevel"/>
    <w:tmpl w:val="C6F8B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BE4710F"/>
    <w:multiLevelType w:val="hybridMultilevel"/>
    <w:tmpl w:val="074AFF52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619969AE"/>
    <w:multiLevelType w:val="hybridMultilevel"/>
    <w:tmpl w:val="1602C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6B52FF"/>
    <w:multiLevelType w:val="hybridMultilevel"/>
    <w:tmpl w:val="70DAD7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EFA1980"/>
    <w:multiLevelType w:val="hybridMultilevel"/>
    <w:tmpl w:val="03425E28"/>
    <w:lvl w:ilvl="0" w:tplc="08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8D6"/>
    <w:rsid w:val="00053C76"/>
    <w:rsid w:val="00090B61"/>
    <w:rsid w:val="0009258B"/>
    <w:rsid w:val="000B1E49"/>
    <w:rsid w:val="00111E80"/>
    <w:rsid w:val="0018473A"/>
    <w:rsid w:val="00197405"/>
    <w:rsid w:val="001A5D28"/>
    <w:rsid w:val="001A7EF2"/>
    <w:rsid w:val="001C69D2"/>
    <w:rsid w:val="001E7B09"/>
    <w:rsid w:val="002477DE"/>
    <w:rsid w:val="0026199B"/>
    <w:rsid w:val="002732DA"/>
    <w:rsid w:val="00273E82"/>
    <w:rsid w:val="002847C9"/>
    <w:rsid w:val="002B1902"/>
    <w:rsid w:val="00337974"/>
    <w:rsid w:val="0037524E"/>
    <w:rsid w:val="003B7496"/>
    <w:rsid w:val="003D1BD0"/>
    <w:rsid w:val="00417A65"/>
    <w:rsid w:val="00417A8A"/>
    <w:rsid w:val="004448EB"/>
    <w:rsid w:val="004518D6"/>
    <w:rsid w:val="004778F5"/>
    <w:rsid w:val="00496B33"/>
    <w:rsid w:val="004F2710"/>
    <w:rsid w:val="004F3998"/>
    <w:rsid w:val="00534169"/>
    <w:rsid w:val="005670BF"/>
    <w:rsid w:val="00642B87"/>
    <w:rsid w:val="00643DFD"/>
    <w:rsid w:val="006A2B7A"/>
    <w:rsid w:val="0070068C"/>
    <w:rsid w:val="00706F45"/>
    <w:rsid w:val="0073539D"/>
    <w:rsid w:val="0075205B"/>
    <w:rsid w:val="007C4054"/>
    <w:rsid w:val="00803482"/>
    <w:rsid w:val="0082388A"/>
    <w:rsid w:val="008318F5"/>
    <w:rsid w:val="008C2F8B"/>
    <w:rsid w:val="00906864"/>
    <w:rsid w:val="00957E2F"/>
    <w:rsid w:val="00992BEE"/>
    <w:rsid w:val="009C2C7E"/>
    <w:rsid w:val="009D6A98"/>
    <w:rsid w:val="00A75013"/>
    <w:rsid w:val="00AA5B6A"/>
    <w:rsid w:val="00AF12AB"/>
    <w:rsid w:val="00B10671"/>
    <w:rsid w:val="00BF6A56"/>
    <w:rsid w:val="00C454AF"/>
    <w:rsid w:val="00C62908"/>
    <w:rsid w:val="00C7307C"/>
    <w:rsid w:val="00C812A6"/>
    <w:rsid w:val="00CB4E34"/>
    <w:rsid w:val="00CF5278"/>
    <w:rsid w:val="00D6182C"/>
    <w:rsid w:val="00D73243"/>
    <w:rsid w:val="00D74E7E"/>
    <w:rsid w:val="00DD31B6"/>
    <w:rsid w:val="00DE588F"/>
    <w:rsid w:val="00E12963"/>
    <w:rsid w:val="00E214EF"/>
    <w:rsid w:val="00E4616E"/>
    <w:rsid w:val="00E70C8F"/>
    <w:rsid w:val="00ED0DD4"/>
    <w:rsid w:val="00ED15D2"/>
    <w:rsid w:val="00ED7185"/>
    <w:rsid w:val="00F44702"/>
    <w:rsid w:val="00F51B2A"/>
    <w:rsid w:val="00F95F58"/>
    <w:rsid w:val="00FD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307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73E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73E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84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47C9"/>
    <w:rPr>
      <w:rFonts w:ascii="Tahoma" w:hAnsi="Tahoma" w:cs="Tahoma"/>
      <w:sz w:val="16"/>
      <w:szCs w:val="16"/>
    </w:rPr>
  </w:style>
  <w:style w:type="character" w:customStyle="1" w:styleId="longtext">
    <w:name w:val="long_text"/>
    <w:basedOn w:val="DefaultParagraphFont"/>
    <w:uiPriority w:val="99"/>
    <w:rsid w:val="00B10671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197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740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974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740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C812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435</Words>
  <Characters>2480</Characters>
  <Application>Microsoft Office Word</Application>
  <DocSecurity>0</DocSecurity>
  <Lines>20</Lines>
  <Paragraphs>5</Paragraphs>
  <ScaleCrop>false</ScaleCrop>
  <Company>ILRI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Boogaard</dc:creator>
  <cp:lastModifiedBy>rev1</cp:lastModifiedBy>
  <cp:revision>7</cp:revision>
  <dcterms:created xsi:type="dcterms:W3CDTF">2011-10-25T08:56:00Z</dcterms:created>
  <dcterms:modified xsi:type="dcterms:W3CDTF">2011-10-25T09:00:00Z</dcterms:modified>
</cp:coreProperties>
</file>